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FD5D6" w14:textId="039D148F" w:rsidR="0035378A" w:rsidRDefault="0035378A" w:rsidP="00160E69">
      <w:pPr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14:paraId="099E4CF9" w14:textId="77777777" w:rsidR="00BE2DF5" w:rsidRDefault="00BE2DF5" w:rsidP="00160E69">
      <w:pPr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14:paraId="0883E1E1" w14:textId="77777777" w:rsidR="00BE2DF5" w:rsidRPr="009D4208" w:rsidRDefault="00BE2DF5" w:rsidP="00160E69">
      <w:pPr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14:paraId="7A6EDC77" w14:textId="0C9437D7" w:rsidR="00BE553E" w:rsidRPr="005B7CC7" w:rsidRDefault="00580D7A" w:rsidP="00160E69">
      <w:pPr>
        <w:rPr>
          <w:rFonts w:ascii="Times New Roman" w:hAnsi="Times New Roman" w:cs="Times New Roman"/>
          <w:sz w:val="24"/>
          <w:szCs w:val="24"/>
        </w:rPr>
      </w:pPr>
      <w:r w:rsidRPr="2BDBDBC3">
        <w:rPr>
          <w:rFonts w:ascii="Times New Roman" w:hAnsi="Times New Roman" w:cs="Times New Roman"/>
          <w:sz w:val="24"/>
          <w:szCs w:val="24"/>
        </w:rPr>
        <w:t>Sotsiaal</w:t>
      </w:r>
      <w:r w:rsidR="00B93023" w:rsidRPr="2BDBDBC3">
        <w:rPr>
          <w:rFonts w:ascii="Times New Roman" w:hAnsi="Times New Roman" w:cs="Times New Roman"/>
          <w:sz w:val="24"/>
          <w:szCs w:val="24"/>
        </w:rPr>
        <w:t>ministeerium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5EF79549">
        <w:t xml:space="preserve">        </w:t>
      </w:r>
      <w:r w:rsidR="00BE553E" w:rsidRPr="2BDBDBC3">
        <w:rPr>
          <w:rFonts w:ascii="Times New Roman" w:hAnsi="Times New Roman" w:cs="Times New Roman"/>
          <w:sz w:val="24"/>
          <w:szCs w:val="24"/>
        </w:rPr>
        <w:t xml:space="preserve">Meie: </w:t>
      </w:r>
      <w:r w:rsidR="002709DE" w:rsidRPr="2BDBDBC3">
        <w:rPr>
          <w:rFonts w:ascii="Times New Roman" w:hAnsi="Times New Roman" w:cs="Times New Roman"/>
          <w:sz w:val="24"/>
          <w:szCs w:val="24"/>
        </w:rPr>
        <w:t>0</w:t>
      </w:r>
      <w:r w:rsidR="00B93023" w:rsidRPr="2BDBDBC3">
        <w:rPr>
          <w:rFonts w:ascii="Times New Roman" w:hAnsi="Times New Roman" w:cs="Times New Roman"/>
          <w:sz w:val="24"/>
          <w:szCs w:val="24"/>
        </w:rPr>
        <w:t>7</w:t>
      </w:r>
      <w:r w:rsidR="00BE553E" w:rsidRPr="2BDBDBC3">
        <w:rPr>
          <w:rFonts w:ascii="Times New Roman" w:hAnsi="Times New Roman" w:cs="Times New Roman"/>
          <w:sz w:val="24"/>
          <w:szCs w:val="24"/>
        </w:rPr>
        <w:t>.</w:t>
      </w:r>
      <w:r w:rsidRPr="2BDBDBC3">
        <w:rPr>
          <w:rFonts w:ascii="Times New Roman" w:hAnsi="Times New Roman" w:cs="Times New Roman"/>
          <w:sz w:val="24"/>
          <w:szCs w:val="24"/>
        </w:rPr>
        <w:t>11</w:t>
      </w:r>
      <w:r w:rsidR="00BE553E" w:rsidRPr="2BDBDBC3">
        <w:rPr>
          <w:rFonts w:ascii="Times New Roman" w:hAnsi="Times New Roman" w:cs="Times New Roman"/>
          <w:sz w:val="24"/>
          <w:szCs w:val="24"/>
        </w:rPr>
        <w:t>.202</w:t>
      </w:r>
      <w:r w:rsidR="008756EB" w:rsidRPr="2BDBDBC3">
        <w:rPr>
          <w:rFonts w:ascii="Times New Roman" w:hAnsi="Times New Roman" w:cs="Times New Roman"/>
          <w:sz w:val="24"/>
          <w:szCs w:val="24"/>
        </w:rPr>
        <w:t xml:space="preserve">5 </w:t>
      </w:r>
      <w:r w:rsidR="00BE553E" w:rsidRPr="2BDBDBC3">
        <w:rPr>
          <w:rFonts w:ascii="Times New Roman" w:hAnsi="Times New Roman" w:cs="Times New Roman"/>
          <w:sz w:val="24"/>
          <w:szCs w:val="24"/>
        </w:rPr>
        <w:t>nr</w:t>
      </w:r>
      <w:r w:rsidR="00F4718E" w:rsidRPr="2BDBDBC3">
        <w:rPr>
          <w:rFonts w:ascii="Times New Roman" w:hAnsi="Times New Roman" w:cs="Times New Roman"/>
          <w:sz w:val="24"/>
          <w:szCs w:val="24"/>
        </w:rPr>
        <w:t xml:space="preserve"> 6</w:t>
      </w:r>
      <w:r w:rsidR="008A4259" w:rsidRPr="2BDBDBC3">
        <w:rPr>
          <w:rFonts w:ascii="Times New Roman" w:hAnsi="Times New Roman" w:cs="Times New Roman"/>
          <w:sz w:val="24"/>
          <w:szCs w:val="24"/>
        </w:rPr>
        <w:t>6</w:t>
      </w:r>
    </w:p>
    <w:p w14:paraId="3E0ACF06" w14:textId="2E70B36D" w:rsidR="00425477" w:rsidRPr="00274067" w:rsidRDefault="00B93023" w:rsidP="2BDBDBC3">
      <w:pPr>
        <w:rPr>
          <w:rFonts w:ascii="Times New Roman" w:eastAsia="Times New Roman" w:hAnsi="Times New Roman" w:cs="Times New Roman"/>
          <w:sz w:val="24"/>
          <w:szCs w:val="24"/>
        </w:rPr>
      </w:pPr>
      <w:hyperlink r:id="rId9">
        <w:r w:rsidRPr="0027406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info@sm.ee</w:t>
        </w:r>
      </w:hyperlink>
      <w:r w:rsidRPr="002740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A87D66" w14:textId="77777777" w:rsidR="00BE2DF5" w:rsidRDefault="00BE2DF5" w:rsidP="00160E69">
      <w:pPr>
        <w:rPr>
          <w:rFonts w:ascii="Times New Roman" w:hAnsi="Times New Roman" w:cs="Times New Roman"/>
          <w:sz w:val="24"/>
          <w:szCs w:val="24"/>
        </w:rPr>
      </w:pPr>
    </w:p>
    <w:p w14:paraId="0125F6DD" w14:textId="77777777" w:rsidR="00BE2DF5" w:rsidRPr="005B7CC7" w:rsidRDefault="00BE2DF5" w:rsidP="00160E69">
      <w:pPr>
        <w:rPr>
          <w:rFonts w:ascii="Times New Roman" w:hAnsi="Times New Roman" w:cs="Times New Roman"/>
          <w:sz w:val="24"/>
          <w:szCs w:val="24"/>
        </w:rPr>
      </w:pPr>
    </w:p>
    <w:p w14:paraId="7A95A79D" w14:textId="28E56EA2" w:rsidR="0012637D" w:rsidRDefault="00BE553E" w:rsidP="00160E6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2BDBDBC3">
        <w:rPr>
          <w:rFonts w:ascii="Times New Roman" w:hAnsi="Times New Roman" w:cs="Times New Roman"/>
          <w:b/>
          <w:bCs/>
          <w:sz w:val="24"/>
          <w:szCs w:val="24"/>
        </w:rPr>
        <w:t xml:space="preserve">Eesti Puuetega Inimeste Koja </w:t>
      </w:r>
      <w:r w:rsidR="00B93023" w:rsidRPr="2BDBDBC3">
        <w:rPr>
          <w:rFonts w:ascii="Times New Roman" w:hAnsi="Times New Roman" w:cs="Times New Roman"/>
          <w:b/>
          <w:bCs/>
          <w:sz w:val="24"/>
          <w:szCs w:val="24"/>
        </w:rPr>
        <w:t>arvamus</w:t>
      </w:r>
      <w:r w:rsidR="00FE51CC" w:rsidRPr="2BDBDBC3">
        <w:rPr>
          <w:rFonts w:ascii="Times New Roman" w:hAnsi="Times New Roman" w:cs="Times New Roman"/>
          <w:b/>
          <w:bCs/>
          <w:sz w:val="24"/>
          <w:szCs w:val="24"/>
        </w:rPr>
        <w:t xml:space="preserve"> sotsiaalministri määrusele</w:t>
      </w:r>
      <w:r w:rsidR="00B93023" w:rsidRPr="2BDBDB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51CC" w:rsidRPr="2BDBDBC3">
        <w:rPr>
          <w:rFonts w:ascii="Times New Roman" w:hAnsi="Times New Roman" w:cs="Times New Roman"/>
          <w:b/>
          <w:bCs/>
          <w:sz w:val="24"/>
          <w:szCs w:val="24"/>
        </w:rPr>
        <w:t>„Heaolutehnoloogiate kasutuselevõtu toetamine tervise- ja hoolekande valdkonnas“</w:t>
      </w:r>
      <w:r w:rsidR="00E65F35" w:rsidRPr="2BDBDBC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</w:p>
    <w:p w14:paraId="1D866C5A" w14:textId="66F41597" w:rsidR="0078748B" w:rsidRDefault="004204CD" w:rsidP="00E65F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F1039">
        <w:rPr>
          <w:rFonts w:ascii="Times New Roman" w:hAnsi="Times New Roman" w:cs="Times New Roman"/>
          <w:sz w:val="24"/>
          <w:szCs w:val="24"/>
          <w:lang w:val="en-GB"/>
        </w:rPr>
        <w:t>Eesti Puuetega Inimeste Koda tänab kaasamise eest</w:t>
      </w:r>
      <w:r w:rsidR="00FE51C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0B46C1D1" w14:textId="24DC28BB" w:rsidR="00C260E8" w:rsidRDefault="00C260E8" w:rsidP="007874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Määruse osas on tekkinud järgnevad küsimused ja ettepanekud: </w:t>
      </w:r>
    </w:p>
    <w:p w14:paraId="6FBC684A" w14:textId="45A49C97" w:rsidR="0078748B" w:rsidRPr="00274067" w:rsidRDefault="00704770" w:rsidP="2BDBDBC3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Kuidas on tagatud kodudes elavate tulevaste teenuste kasutajate (eakad, omastehooldajad jt) kaasamine heaolutehnoloogiate arendamisse ja hindamisse? Ettepanek on </w:t>
      </w:r>
      <w:r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k</w:t>
      </w:r>
      <w:r w:rsidR="00C260E8"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aasata kohe protsessi alguses igasse inno-rühma </w:t>
      </w:r>
      <w:del w:id="0" w:author="Microsoft Word" w:date="2025-11-07T14:33:00Z" w16du:dateUtc="2025-11-07T12:33:00Z">
        <w:r w:rsidRPr="732CE74A" w:rsidDel="00C260E8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  <w:rPrChange w:id="1" w:author="Maarja Krais-Leosk" w:date="2025-11-07T12:01:00Z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PrChange>
          </w:rPr>
          <w:delText xml:space="preserve">lõppkasutajad </w:delText>
        </w:r>
      </w:del>
      <w:r w:rsidR="00C260E8"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ekspertide või mentoritena</w:t>
      </w:r>
      <w:r w:rsidR="3DDAC82F" w:rsidRPr="2BDBDBC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lõppkasutajad</w:t>
      </w:r>
      <w:r w:rsidR="00C260E8"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kes saavad oma panuse eest ka tasu. See tagab, et keskmes oleks tõepoolest inimese vaade, mitte KOVi või teenusepakkuja oma</w:t>
      </w:r>
      <w:r w:rsidR="1F0D4764" w:rsidRPr="2BDBDBC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nagu see poliitikakujunduses pahatihti on</w:t>
      </w:r>
      <w:r w:rsidR="00C260E8"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Tegelike vajaduste kaardistamiseks </w:t>
      </w:r>
      <w:del w:id="2" w:author="Microsoft Word" w:date="2025-11-07T14:33:00Z" w16du:dateUtc="2025-11-07T12:33:00Z">
        <w:r w:rsidR="00C260E8" w:rsidRPr="732CE74A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  <w:rPrChange w:id="3" w:author="Maarja Krais-Leosk" w:date="2025-11-07T12:01:00Z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PrChange>
          </w:rPr>
          <w:delText>tuleks</w:delText>
        </w:r>
        <w:r w:rsidRPr="732CE74A" w:rsidDel="00C260E8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  <w:rPrChange w:id="4" w:author="Maarja Krais-Leosk" w:date="2025-11-07T12:01:00Z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PrChange>
          </w:rPr>
          <w:delText xml:space="preserve"> teha </w:delText>
        </w:r>
      </w:del>
      <w:ins w:id="5" w:author="Maarja Krais-Leosk" w:date="2025-11-07T12:04:00Z">
        <w:del w:id="6" w:author="Microsoft Word" w:date="2025-11-07T14:33:00Z" w16du:dateUtc="2025-11-07T12:33:00Z">
          <w:r w:rsidR="3D6ED8A1" w:rsidRPr="732CE74A">
            <w:rPr>
              <w:rFonts w:ascii="Times New Roman" w:hAnsi="Times New Roman" w:cs="Times New Roman"/>
              <w:color w:val="000000" w:themeColor="text1"/>
              <w:sz w:val="24"/>
              <w:szCs w:val="24"/>
              <w:lang w:val="en-GB"/>
            </w:rPr>
            <w:delText>protsessi</w:delText>
          </w:r>
        </w:del>
      </w:ins>
      <w:ins w:id="7" w:author="Microsoft Word" w:date="2025-11-07T14:33:00Z" w16du:dateUtc="2025-11-07T12:33:00Z">
        <w:r w:rsidR="00C260E8" w:rsidRPr="00274067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>tuleks</w:t>
        </w:r>
        <w:r w:rsidR="3D6ED8A1" w:rsidRPr="2BDBDBC3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>protsessi</w:t>
        </w:r>
      </w:ins>
      <w:r w:rsidR="3D6ED8A1" w:rsidRPr="2BDBDBC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C260E8"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alguses koos lõppkasutajatega </w:t>
      </w:r>
      <w:del w:id="8" w:author="Maarja Krais-Leosk" w:date="2025-11-07T12:03:00Z">
        <w:r w:rsidRPr="732CE74A" w:rsidDel="00C260E8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  <w:rPrChange w:id="9" w:author="Maarja Krais-Leosk" w:date="2025-11-07T12:01:00Z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PrChange>
          </w:rPr>
          <w:delText>ajurünnak</w:delText>
        </w:r>
      </w:del>
      <w:ins w:id="10" w:author="Maarja Krais-Leosk" w:date="2025-11-07T12:03:00Z">
        <w:r w:rsidR="3DAE37DB" w:rsidRPr="732CE74A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>ühi</w:t>
        </w:r>
      </w:ins>
      <w:ins w:id="11" w:author="Maarja Krais-Leosk" w:date="2025-11-07T12:05:00Z">
        <w:r w:rsidR="191DDFAE" w:rsidRPr="732CE74A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>seid arutelusid</w:t>
        </w:r>
      </w:ins>
      <w:ins w:id="12" w:author="Maarja Krais-Leosk" w:date="2025-11-07T12:06:00Z">
        <w:r w:rsidR="191DDFAE" w:rsidRPr="732CE74A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 xml:space="preserve"> ja kohtumisi teha</w:t>
        </w:r>
      </w:ins>
      <w:r w:rsidR="00C260E8" w:rsidRPr="732CE74A">
        <w:rPr>
          <w:rFonts w:ascii="Times New Roman" w:hAnsi="Times New Roman" w:cs="Times New Roman"/>
          <w:color w:val="000000" w:themeColor="text1"/>
          <w:sz w:val="24"/>
          <w:szCs w:val="24"/>
          <w:lang w:val="en-GB"/>
          <w:rPrChange w:id="13" w:author="Maarja Krais-Leosk" w:date="2025-11-07T12:01:00Z">
            <w:rPr>
              <w:rFonts w:ascii="Times New Roman" w:hAnsi="Times New Roman" w:cs="Times New Roman"/>
              <w:sz w:val="24"/>
              <w:szCs w:val="24"/>
              <w:lang w:val="en-GB"/>
            </w:rPr>
          </w:rPrChange>
        </w:rPr>
        <w:t>.</w:t>
      </w:r>
      <w:ins w:id="14" w:author="Microsoft Word" w:date="2025-11-07T14:33:00Z" w16du:dateUtc="2025-11-07T12:33:00Z">
        <w:r w:rsidR="3DAE37DB" w:rsidRPr="2BDBDBC3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>ühi</w:t>
        </w:r>
        <w:r w:rsidR="191DDFAE" w:rsidRPr="2BDBDBC3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>se</w:t>
        </w:r>
        <w:r w:rsidR="00C260E8" w:rsidRPr="00274067">
          <w:rPr>
            <w:rFonts w:ascii="Times New Roman" w:hAnsi="Times New Roman" w:cs="Times New Roman"/>
            <w:color w:val="000000" w:themeColor="text1"/>
            <w:sz w:val="24"/>
            <w:szCs w:val="24"/>
            <w:lang w:val="en-GB"/>
          </w:rPr>
          <w:t>.</w:t>
        </w:r>
      </w:ins>
    </w:p>
    <w:p w14:paraId="7858BF63" w14:textId="1440DB85" w:rsidR="00C260E8" w:rsidRPr="00274067" w:rsidRDefault="00C260E8" w:rsidP="2BDBDBC3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Lisada sihtrühma kirjeldusse ka kroonilis</w:t>
      </w:r>
      <w:r w:rsidR="22B5559D" w:rsidRPr="2BDBDBC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</w:t>
      </w:r>
      <w:r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haigusega </w:t>
      </w:r>
      <w:r w:rsidR="4E2D861A" w:rsidRPr="2BDBDBC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inimesed</w:t>
      </w:r>
      <w:r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sest vanus või puue võivad innovatsioonisuunda</w:t>
      </w:r>
      <w:r w:rsidR="79B04EA0" w:rsidRPr="2BDBDBC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liigselt kitsendada</w:t>
      </w:r>
      <w:r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p w14:paraId="190F7F18" w14:textId="77777777" w:rsidR="00C260E8" w:rsidRPr="00274067" w:rsidRDefault="00C260E8" w:rsidP="2BDBDBC3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Kuidas tagatakse, et sisukad ja vajalikud teenused säilivad ka pärast pilootprojekti lõppu?</w:t>
      </w:r>
    </w:p>
    <w:p w14:paraId="232CC074" w14:textId="39F5B300" w:rsidR="00704770" w:rsidRPr="00274067" w:rsidRDefault="00193996" w:rsidP="2BDBDBC3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274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Kuidas tagatakse, et arendamisele jõuaks ka mõnele kitsale sihtrühmale vajalik tehnoloogia, mille kasutajate hulk ei pruugi olla üle-eestiline, kuid võib lahendada mõne väga olulise kitsaskoha?</w:t>
      </w:r>
    </w:p>
    <w:p w14:paraId="7D1B15D6" w14:textId="77777777" w:rsidR="00704770" w:rsidRPr="00274067" w:rsidRDefault="00C4740F" w:rsidP="2BDBDBC3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>Kas</w:t>
      </w:r>
      <w:r w:rsidR="00DD7B2C"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heaolutehnoloogiad, mille arendamiseks toetust pakutakse, on mõeldud ainult hooldusteenuseid korraldavatele asutustele</w:t>
      </w:r>
      <w:r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23ED76F3" w14:textId="77777777" w:rsidR="00704770" w:rsidRPr="00274067" w:rsidRDefault="00704770" w:rsidP="2BDBDBC3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DD7B2C"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>as ja kuidas on plaanis hinnata toetust saanud heaolutehnoloogia hilisemat reaalset kasutust ja sellest saadavat kasu</w:t>
      </w:r>
      <w:r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4F67D3A6" w14:textId="50ECB520" w:rsidR="00DD7B2C" w:rsidRPr="00274067" w:rsidRDefault="00704770" w:rsidP="2BDBDBC3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DD7B2C"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>as on teada, kuidas on plaanis toetust saanud tehnoloogia kasutamise rahastamine peale toote nn turuletoomist</w:t>
      </w:r>
      <w:r w:rsidRPr="0027406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460747B1" w14:textId="77777777" w:rsidR="00DD7B2C" w:rsidRPr="00DD7B2C" w:rsidRDefault="00DD7B2C" w:rsidP="00704770">
      <w:pPr>
        <w:pStyle w:val="ListParagraph"/>
        <w:spacing w:line="240" w:lineRule="auto"/>
        <w:jc w:val="both"/>
        <w:rPr>
          <w:rFonts w:ascii="Times New Roman" w:hAnsi="Times New Roman" w:cs="Times New Roman"/>
          <w:lang w:val="en-GB"/>
        </w:rPr>
      </w:pPr>
    </w:p>
    <w:p w14:paraId="7474D7C4" w14:textId="77777777" w:rsidR="00D86B1E" w:rsidRDefault="00D86B1E" w:rsidP="00160E69">
      <w:pPr>
        <w:spacing w:line="240" w:lineRule="auto"/>
        <w:jc w:val="both"/>
        <w:rPr>
          <w:rFonts w:ascii="Times New Roman" w:hAnsi="Times New Roman" w:cs="Times New Roman"/>
        </w:rPr>
      </w:pPr>
    </w:p>
    <w:p w14:paraId="24C333D7" w14:textId="03464447" w:rsidR="00BE553E" w:rsidRPr="00BE553E" w:rsidRDefault="00BE553E" w:rsidP="00160E69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BE553E">
        <w:rPr>
          <w:rFonts w:ascii="Times New Roman" w:hAnsi="Times New Roman" w:cs="Times New Roman"/>
        </w:rPr>
        <w:t>Lugupidamisega</w:t>
      </w:r>
      <w:r w:rsidRPr="00BE553E">
        <w:rPr>
          <w:rFonts w:ascii="Times New Roman" w:hAnsi="Times New Roman" w:cs="Times New Roman"/>
          <w:lang w:val="en-US"/>
        </w:rPr>
        <w:t> </w:t>
      </w:r>
    </w:p>
    <w:p w14:paraId="6FA87DD1" w14:textId="77777777" w:rsidR="00BE553E" w:rsidRPr="00BE553E" w:rsidRDefault="00BE553E" w:rsidP="00160E69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BE553E">
        <w:rPr>
          <w:rFonts w:ascii="Times New Roman" w:hAnsi="Times New Roman" w:cs="Times New Roman"/>
          <w:i/>
          <w:iCs/>
        </w:rPr>
        <w:t>(allkirjastatud digitaalselt)</w:t>
      </w:r>
      <w:r w:rsidRPr="00BE553E">
        <w:rPr>
          <w:rFonts w:ascii="Times New Roman" w:hAnsi="Times New Roman" w:cs="Times New Roman"/>
          <w:lang w:val="en-US"/>
        </w:rPr>
        <w:t> </w:t>
      </w:r>
    </w:p>
    <w:p w14:paraId="2DEFBC67" w14:textId="77777777" w:rsidR="00BE553E" w:rsidRPr="00BE553E" w:rsidRDefault="00BE553E" w:rsidP="00160E69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BE553E">
        <w:rPr>
          <w:rFonts w:ascii="Times New Roman" w:hAnsi="Times New Roman" w:cs="Times New Roman"/>
        </w:rPr>
        <w:t>Maarja Krais-Leosk</w:t>
      </w:r>
      <w:r w:rsidRPr="00BE553E">
        <w:rPr>
          <w:rFonts w:ascii="Times New Roman" w:hAnsi="Times New Roman" w:cs="Times New Roman"/>
          <w:lang w:val="en-US"/>
        </w:rPr>
        <w:t> </w:t>
      </w:r>
    </w:p>
    <w:p w14:paraId="656714BE" w14:textId="77777777" w:rsidR="00160E69" w:rsidRDefault="00BE553E" w:rsidP="00160E69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BE553E">
        <w:rPr>
          <w:rFonts w:ascii="Times New Roman" w:hAnsi="Times New Roman" w:cs="Times New Roman"/>
        </w:rPr>
        <w:t xml:space="preserve">Tegevjuht </w:t>
      </w:r>
      <w:r w:rsidRPr="00BE553E">
        <w:rPr>
          <w:rFonts w:ascii="Times New Roman" w:hAnsi="Times New Roman" w:cs="Times New Roman"/>
          <w:lang w:val="en-US"/>
        </w:rPr>
        <w:t> </w:t>
      </w:r>
    </w:p>
    <w:p w14:paraId="0281B626" w14:textId="77777777" w:rsidR="00D86B1E" w:rsidRDefault="00D86B1E" w:rsidP="00D86B1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35F855" w14:textId="77777777" w:rsidR="00D86B1E" w:rsidRPr="00D86B1E" w:rsidRDefault="00D86B1E" w:rsidP="00D86B1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1E251FC" w14:textId="77777777" w:rsidR="000B057B" w:rsidRDefault="000B057B" w:rsidP="00D86B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C6E414" w14:textId="77777777" w:rsidR="000B057B" w:rsidRDefault="000B057B" w:rsidP="00D86B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A1566B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6A85217C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30D38FF3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00F74B85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14B45D1B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3D49B209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60D8A3EB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38D00B23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0A772058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57EEE099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4F6E4B0F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6B8D0B36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5B9222A8" w14:textId="77777777" w:rsidR="0078748B" w:rsidRDefault="0078748B" w:rsidP="0078748B">
      <w:pPr>
        <w:rPr>
          <w:rFonts w:ascii="Times New Roman" w:hAnsi="Times New Roman" w:cs="Times New Roman"/>
          <w:sz w:val="24"/>
          <w:szCs w:val="24"/>
        </w:rPr>
      </w:pPr>
    </w:p>
    <w:p w14:paraId="52306381" w14:textId="10487747" w:rsidR="000B057B" w:rsidRPr="0078748B" w:rsidRDefault="00704770" w:rsidP="007874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Tuuli Seinberg, tervishoiu</w:t>
      </w:r>
      <w:r w:rsidR="0012573A">
        <w:rPr>
          <w:rFonts w:ascii="Times New Roman" w:hAnsi="Times New Roman" w:cs="Times New Roman"/>
          <w:sz w:val="24"/>
          <w:szCs w:val="24"/>
        </w:rPr>
        <w:t xml:space="preserve">alase huvikaitse nõunik, </w:t>
      </w:r>
      <w:r w:rsidR="001F33AF" w:rsidRPr="001F33AF">
        <w:rPr>
          <w:rFonts w:ascii="Times New Roman" w:hAnsi="Times New Roman" w:cs="Times New Roman"/>
          <w:sz w:val="24"/>
          <w:szCs w:val="24"/>
        </w:rPr>
        <w:t>+372 5401 0461</w:t>
      </w:r>
      <w:r w:rsidR="001F33AF">
        <w:rPr>
          <w:rFonts w:ascii="Times New Roman" w:hAnsi="Times New Roman" w:cs="Times New Roman"/>
          <w:sz w:val="24"/>
          <w:szCs w:val="24"/>
        </w:rPr>
        <w:t xml:space="preserve">; </w:t>
      </w:r>
      <w:hyperlink r:id="rId10" w:history="1">
        <w:r w:rsidR="001F33AF" w:rsidRPr="0078748B">
          <w:rPr>
            <w:rStyle w:val="Hyperlink"/>
            <w:rFonts w:ascii="Times New Roman" w:hAnsi="Times New Roman" w:cs="Times New Roman"/>
            <w:sz w:val="24"/>
            <w:szCs w:val="24"/>
          </w:rPr>
          <w:t>tuuli.seinberg@epikoda.ee</w:t>
        </w:r>
      </w:hyperlink>
    </w:p>
    <w:p w14:paraId="44DD1695" w14:textId="7343ACEC" w:rsidR="00A6717E" w:rsidRPr="00D86B1E" w:rsidRDefault="00231548" w:rsidP="007874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6B1E">
        <w:rPr>
          <w:rFonts w:ascii="Times New Roman" w:hAnsi="Times New Roman" w:cs="Times New Roman"/>
          <w:sz w:val="24"/>
          <w:szCs w:val="24"/>
        </w:rPr>
        <w:t>Kristi Kähär</w:t>
      </w:r>
      <w:r w:rsidRPr="00D86B1E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7874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33A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A640DC" w:rsidRPr="00A640DC">
        <w:rPr>
          <w:rFonts w:ascii="Times New Roman" w:hAnsi="Times New Roman" w:cs="Times New Roman"/>
          <w:sz w:val="24"/>
          <w:szCs w:val="24"/>
        </w:rPr>
        <w:t>oetuste- ja teenustealase huvikaitse nõunik</w:t>
      </w:r>
      <w:r w:rsidR="00A640DC">
        <w:rPr>
          <w:rFonts w:ascii="Times New Roman" w:hAnsi="Times New Roman" w:cs="Times New Roman"/>
          <w:sz w:val="24"/>
          <w:szCs w:val="24"/>
        </w:rPr>
        <w:t xml:space="preserve">, </w:t>
      </w:r>
      <w:r w:rsidRPr="00D86B1E">
        <w:rPr>
          <w:rFonts w:ascii="Times New Roman" w:hAnsi="Times New Roman" w:cs="Times New Roman"/>
          <w:sz w:val="24"/>
          <w:szCs w:val="24"/>
        </w:rPr>
        <w:t>+372 5401 0462</w:t>
      </w:r>
      <w:r w:rsidRPr="00D86B1E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160E69" w:rsidRPr="00D86B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1">
        <w:r w:rsidR="00160E69" w:rsidRPr="00D86B1E">
          <w:rPr>
            <w:rStyle w:val="Hyperlink"/>
            <w:rFonts w:ascii="Times New Roman" w:hAnsi="Times New Roman" w:cs="Times New Roman"/>
            <w:sz w:val="24"/>
            <w:szCs w:val="24"/>
          </w:rPr>
          <w:t>kristi.kahar@epikoda.ee</w:t>
        </w:r>
        <w:r w:rsidR="00160E69" w:rsidRPr="00D86B1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 </w:t>
        </w:r>
      </w:hyperlink>
    </w:p>
    <w:sectPr w:rsidR="00A6717E" w:rsidRPr="00D86B1E" w:rsidSect="0034303D">
      <w:headerReference w:type="default" r:id="rId12"/>
      <w:footerReference w:type="default" r:id="rId13"/>
      <w:headerReference w:type="first" r:id="rId14"/>
      <w:pgSz w:w="11906" w:h="16838"/>
      <w:pgMar w:top="1417" w:right="1274" w:bottom="1417" w:left="1417" w:header="850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FD205" w14:textId="77777777" w:rsidR="0053726B" w:rsidRDefault="0053726B">
      <w:pPr>
        <w:spacing w:after="0" w:line="240" w:lineRule="auto"/>
      </w:pPr>
      <w:r>
        <w:separator/>
      </w:r>
    </w:p>
  </w:endnote>
  <w:endnote w:type="continuationSeparator" w:id="0">
    <w:p w14:paraId="3D7E1A8C" w14:textId="77777777" w:rsidR="0053726B" w:rsidRDefault="0053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FD5DA" w14:textId="77777777" w:rsidR="0035378A" w:rsidRDefault="0035378A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W w:w="9639" w:type="dxa"/>
      <w:tblInd w:w="-142" w:type="dxa"/>
      <w:tblBorders>
        <w:top w:val="single" w:sz="4" w:space="0" w:color="000000"/>
        <w:left w:val="nil"/>
        <w:bottom w:val="nil"/>
        <w:right w:val="nil"/>
        <w:insideH w:val="nil"/>
        <w:insideV w:val="nil"/>
      </w:tblBorders>
      <w:tblLayout w:type="fixed"/>
      <w:tblLook w:val="0020" w:firstRow="1" w:lastRow="0" w:firstColumn="0" w:lastColumn="0" w:noHBand="0" w:noVBand="0"/>
    </w:tblPr>
    <w:tblGrid>
      <w:gridCol w:w="4841"/>
      <w:gridCol w:w="4798"/>
    </w:tblGrid>
    <w:tr w:rsidR="0035378A" w14:paraId="457FD5E0" w14:textId="77777777" w:rsidTr="001412B5">
      <w:trPr>
        <w:trHeight w:val="132"/>
      </w:trPr>
      <w:tc>
        <w:tcPr>
          <w:tcW w:w="4841" w:type="dxa"/>
        </w:tcPr>
        <w:p w14:paraId="2CA344F9" w14:textId="5694B86C" w:rsidR="009262D0" w:rsidRDefault="00AC46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  <w:sz w:val="24"/>
              <w:szCs w:val="24"/>
            </w:rPr>
          </w:pPr>
          <w:r w:rsidRPr="009262D0">
            <w:rPr>
              <w:color w:val="000000"/>
              <w:sz w:val="24"/>
              <w:szCs w:val="24"/>
            </w:rPr>
            <w:t>Toompuiestee 10</w:t>
          </w:r>
          <w:r w:rsidR="00D67EB5">
            <w:rPr>
              <w:color w:val="000000"/>
              <w:sz w:val="24"/>
              <w:szCs w:val="24"/>
            </w:rPr>
            <w:t xml:space="preserve"> / </w:t>
          </w:r>
          <w:r w:rsidRPr="009262D0">
            <w:rPr>
              <w:color w:val="000000"/>
              <w:sz w:val="24"/>
              <w:szCs w:val="24"/>
            </w:rPr>
            <w:t>10137</w:t>
          </w:r>
          <w:r w:rsidR="00D67EB5">
            <w:rPr>
              <w:color w:val="000000"/>
              <w:sz w:val="24"/>
              <w:szCs w:val="24"/>
            </w:rPr>
            <w:t xml:space="preserve"> </w:t>
          </w:r>
          <w:r w:rsidR="00D67EB5" w:rsidRPr="009262D0">
            <w:rPr>
              <w:color w:val="000000"/>
              <w:sz w:val="24"/>
              <w:szCs w:val="24"/>
            </w:rPr>
            <w:t>Tallinn</w:t>
          </w:r>
          <w:r w:rsidRPr="009262D0">
            <w:rPr>
              <w:color w:val="000000"/>
              <w:sz w:val="24"/>
              <w:szCs w:val="24"/>
            </w:rPr>
            <w:t xml:space="preserve"> </w:t>
          </w:r>
          <w:r w:rsidRPr="00AC4689">
            <w:rPr>
              <w:color w:val="000000"/>
              <w:sz w:val="24"/>
              <w:szCs w:val="24"/>
            </w:rPr>
            <w:t>/ 6616629</w:t>
          </w:r>
          <w:r w:rsidR="001E4B69">
            <w:rPr>
              <w:color w:val="000000"/>
              <w:sz w:val="24"/>
              <w:szCs w:val="24"/>
            </w:rPr>
            <w:t xml:space="preserve"> </w:t>
          </w:r>
          <w:hyperlink r:id="rId1" w:history="1">
            <w:r w:rsidRPr="00746129">
              <w:rPr>
                <w:rStyle w:val="Hyperlink"/>
                <w:sz w:val="24"/>
                <w:szCs w:val="24"/>
              </w:rPr>
              <w:t>epikoda@epikoda.ee</w:t>
            </w:r>
          </w:hyperlink>
          <w:r>
            <w:rPr>
              <w:color w:val="000000"/>
              <w:sz w:val="24"/>
              <w:szCs w:val="24"/>
            </w:rPr>
            <w:t xml:space="preserve"> /</w:t>
          </w:r>
          <w:r w:rsidR="00131D6C" w:rsidRPr="00D05FD7">
            <w:rPr>
              <w:color w:val="000000"/>
              <w:sz w:val="24"/>
              <w:szCs w:val="24"/>
              <w:u w:val="single"/>
            </w:rPr>
            <w:t xml:space="preserve"> </w:t>
          </w:r>
          <w:hyperlink r:id="rId2" w:history="1">
            <w:r w:rsidR="00131D6C" w:rsidRPr="00D05FD7">
              <w:rPr>
                <w:rStyle w:val="Hyperlink"/>
                <w:sz w:val="24"/>
                <w:szCs w:val="24"/>
              </w:rPr>
              <w:t>www.epikoda.ee</w:t>
            </w:r>
          </w:hyperlink>
        </w:p>
        <w:p w14:paraId="457FD5DD" w14:textId="16D94689" w:rsidR="0035378A" w:rsidRDefault="009438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sz w:val="24"/>
              <w:szCs w:val="24"/>
            </w:rPr>
          </w:pPr>
          <w:r>
            <w:rPr>
              <w:color w:val="000000"/>
              <w:sz w:val="24"/>
              <w:szCs w:val="24"/>
            </w:rPr>
            <w:tab/>
          </w:r>
        </w:p>
        <w:p w14:paraId="457FD5DE" w14:textId="77777777" w:rsidR="0035378A" w:rsidRDefault="003537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  <w:sz w:val="24"/>
              <w:szCs w:val="24"/>
            </w:rPr>
          </w:pPr>
        </w:p>
      </w:tc>
      <w:tc>
        <w:tcPr>
          <w:tcW w:w="4798" w:type="dxa"/>
        </w:tcPr>
        <w:p w14:paraId="457FD5DF" w14:textId="2D01D977" w:rsidR="0035378A" w:rsidRDefault="0035378A" w:rsidP="00AC46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  <w:sz w:val="24"/>
              <w:szCs w:val="24"/>
            </w:rPr>
          </w:pPr>
        </w:p>
      </w:tc>
    </w:tr>
  </w:tbl>
  <w:p w14:paraId="457FD5E1" w14:textId="77777777" w:rsidR="0035378A" w:rsidRDefault="0035378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0814A" w14:textId="77777777" w:rsidR="0053726B" w:rsidRDefault="0053726B">
      <w:pPr>
        <w:spacing w:after="0" w:line="240" w:lineRule="auto"/>
      </w:pPr>
      <w:r>
        <w:separator/>
      </w:r>
    </w:p>
  </w:footnote>
  <w:footnote w:type="continuationSeparator" w:id="0">
    <w:p w14:paraId="75C6FDAB" w14:textId="77777777" w:rsidR="0053726B" w:rsidRDefault="0053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FD5D9" w14:textId="00AE727B" w:rsidR="0035378A" w:rsidRDefault="0035378A" w:rsidP="00F5499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426" w:right="-426" w:hanging="424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F3302" w14:textId="3F6A7AC7" w:rsidR="00F84CC8" w:rsidRDefault="00F84CC8">
    <w:pPr>
      <w:pStyle w:val="Header"/>
    </w:pPr>
    <w:r w:rsidRPr="00FF3725">
      <w:rPr>
        <w:noProof/>
        <w:sz w:val="24"/>
        <w:szCs w:val="24"/>
      </w:rPr>
      <w:drawing>
        <wp:inline distT="114300" distB="114300" distL="114300" distR="114300" wp14:anchorId="72F4F091" wp14:editId="39BDF2E5">
          <wp:extent cx="2849880" cy="548572"/>
          <wp:effectExtent l="0" t="0" r="0" b="4445"/>
          <wp:docPr id="3" name="image1.png" descr="Siin on Eesti Puuetega Inimeste Koja logo: trükitähtedega nimi ja inglisekeelne tekst ning vasakul katust kujutav helesinine märgis, millel on tumesinine vari ning kiri katuse all &quot;EPIK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Siin on Eesti Puuetega Inimeste Koja logo: trükitähtedega nimi ja inglisekeelne tekst ning vasakul katust kujutav helesinine märgis, millel on tumesinine vari ning kiri katuse all &quot;EPIK&quot;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08650" cy="5598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654A"/>
    <w:multiLevelType w:val="hybridMultilevel"/>
    <w:tmpl w:val="3FAC3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13349"/>
    <w:multiLevelType w:val="hybridMultilevel"/>
    <w:tmpl w:val="7966A5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46A66"/>
    <w:multiLevelType w:val="multilevel"/>
    <w:tmpl w:val="497A4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55CD6"/>
    <w:multiLevelType w:val="hybridMultilevel"/>
    <w:tmpl w:val="5608C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A6BB8"/>
    <w:multiLevelType w:val="multilevel"/>
    <w:tmpl w:val="834A3B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A54DAB"/>
    <w:multiLevelType w:val="hybridMultilevel"/>
    <w:tmpl w:val="AC188C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025A1"/>
    <w:multiLevelType w:val="multilevel"/>
    <w:tmpl w:val="A314D6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FF605C"/>
    <w:multiLevelType w:val="multilevel"/>
    <w:tmpl w:val="E45417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507D0D"/>
    <w:multiLevelType w:val="multilevel"/>
    <w:tmpl w:val="69E25A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920C9B"/>
    <w:multiLevelType w:val="multilevel"/>
    <w:tmpl w:val="9EA802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A30434"/>
    <w:multiLevelType w:val="hybridMultilevel"/>
    <w:tmpl w:val="0F5EF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74FA9"/>
    <w:multiLevelType w:val="multilevel"/>
    <w:tmpl w:val="F940B706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3CE7"/>
    <w:multiLevelType w:val="hybridMultilevel"/>
    <w:tmpl w:val="4EC41C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94DFE"/>
    <w:multiLevelType w:val="hybridMultilevel"/>
    <w:tmpl w:val="7AC8C4F6"/>
    <w:lvl w:ilvl="0" w:tplc="6CA46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00A88"/>
    <w:multiLevelType w:val="multilevel"/>
    <w:tmpl w:val="803A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993BD2"/>
    <w:multiLevelType w:val="multilevel"/>
    <w:tmpl w:val="3D5EA0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6958B6"/>
    <w:multiLevelType w:val="multilevel"/>
    <w:tmpl w:val="F9DAC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336E2E"/>
    <w:multiLevelType w:val="multilevel"/>
    <w:tmpl w:val="7A3CC8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341D92"/>
    <w:multiLevelType w:val="hybridMultilevel"/>
    <w:tmpl w:val="61428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E78EE"/>
    <w:multiLevelType w:val="hybridMultilevel"/>
    <w:tmpl w:val="D5BC39AA"/>
    <w:lvl w:ilvl="0" w:tplc="BCA8F5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038475">
    <w:abstractNumId w:val="11"/>
  </w:num>
  <w:num w:numId="2" w16cid:durableId="573782750">
    <w:abstractNumId w:val="1"/>
  </w:num>
  <w:num w:numId="3" w16cid:durableId="1925339106">
    <w:abstractNumId w:val="5"/>
  </w:num>
  <w:num w:numId="4" w16cid:durableId="267471942">
    <w:abstractNumId w:val="9"/>
  </w:num>
  <w:num w:numId="5" w16cid:durableId="887685655">
    <w:abstractNumId w:val="2"/>
  </w:num>
  <w:num w:numId="6" w16cid:durableId="587470740">
    <w:abstractNumId w:val="17"/>
  </w:num>
  <w:num w:numId="7" w16cid:durableId="1984772324">
    <w:abstractNumId w:val="15"/>
  </w:num>
  <w:num w:numId="8" w16cid:durableId="104464497">
    <w:abstractNumId w:val="7"/>
  </w:num>
  <w:num w:numId="9" w16cid:durableId="1571770199">
    <w:abstractNumId w:val="6"/>
  </w:num>
  <w:num w:numId="10" w16cid:durableId="1769547692">
    <w:abstractNumId w:val="8"/>
  </w:num>
  <w:num w:numId="11" w16cid:durableId="1056661048">
    <w:abstractNumId w:val="4"/>
  </w:num>
  <w:num w:numId="12" w16cid:durableId="262688679">
    <w:abstractNumId w:val="0"/>
  </w:num>
  <w:num w:numId="13" w16cid:durableId="434250025">
    <w:abstractNumId w:val="19"/>
  </w:num>
  <w:num w:numId="14" w16cid:durableId="1717122843">
    <w:abstractNumId w:val="13"/>
  </w:num>
  <w:num w:numId="15" w16cid:durableId="1763185943">
    <w:abstractNumId w:val="10"/>
  </w:num>
  <w:num w:numId="16" w16cid:durableId="1424108916">
    <w:abstractNumId w:val="18"/>
  </w:num>
  <w:num w:numId="17" w16cid:durableId="69933335">
    <w:abstractNumId w:val="3"/>
  </w:num>
  <w:num w:numId="18" w16cid:durableId="954290672">
    <w:abstractNumId w:val="14"/>
  </w:num>
  <w:num w:numId="19" w16cid:durableId="1000695339">
    <w:abstractNumId w:val="12"/>
  </w:num>
  <w:num w:numId="20" w16cid:durableId="10412014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78A"/>
    <w:rsid w:val="000008D7"/>
    <w:rsid w:val="00000A72"/>
    <w:rsid w:val="00003501"/>
    <w:rsid w:val="00005642"/>
    <w:rsid w:val="000103C3"/>
    <w:rsid w:val="00014AEC"/>
    <w:rsid w:val="00015C8F"/>
    <w:rsid w:val="000164F5"/>
    <w:rsid w:val="00016AC5"/>
    <w:rsid w:val="00023620"/>
    <w:rsid w:val="00025B74"/>
    <w:rsid w:val="00025C15"/>
    <w:rsid w:val="0002733E"/>
    <w:rsid w:val="000306D8"/>
    <w:rsid w:val="00046099"/>
    <w:rsid w:val="00053E09"/>
    <w:rsid w:val="00056E9D"/>
    <w:rsid w:val="000575A5"/>
    <w:rsid w:val="00061F0F"/>
    <w:rsid w:val="000623F8"/>
    <w:rsid w:val="0006246B"/>
    <w:rsid w:val="000643EE"/>
    <w:rsid w:val="00064629"/>
    <w:rsid w:val="00065FCB"/>
    <w:rsid w:val="00070787"/>
    <w:rsid w:val="00074289"/>
    <w:rsid w:val="00086229"/>
    <w:rsid w:val="00097299"/>
    <w:rsid w:val="000A0158"/>
    <w:rsid w:val="000A2466"/>
    <w:rsid w:val="000A6034"/>
    <w:rsid w:val="000A79DE"/>
    <w:rsid w:val="000B057B"/>
    <w:rsid w:val="000B7DE1"/>
    <w:rsid w:val="000C193F"/>
    <w:rsid w:val="000C38FB"/>
    <w:rsid w:val="000D2F98"/>
    <w:rsid w:val="000D5295"/>
    <w:rsid w:val="000D56E6"/>
    <w:rsid w:val="000D64DF"/>
    <w:rsid w:val="000D6C49"/>
    <w:rsid w:val="000E093B"/>
    <w:rsid w:val="000E154C"/>
    <w:rsid w:val="000E1666"/>
    <w:rsid w:val="000E1F3F"/>
    <w:rsid w:val="000F5DF4"/>
    <w:rsid w:val="00104854"/>
    <w:rsid w:val="00106B6C"/>
    <w:rsid w:val="0011131C"/>
    <w:rsid w:val="0011452E"/>
    <w:rsid w:val="001176A9"/>
    <w:rsid w:val="00122467"/>
    <w:rsid w:val="0012573A"/>
    <w:rsid w:val="0012637D"/>
    <w:rsid w:val="001266C6"/>
    <w:rsid w:val="00131D6C"/>
    <w:rsid w:val="00132D34"/>
    <w:rsid w:val="0013645E"/>
    <w:rsid w:val="001412B5"/>
    <w:rsid w:val="0014467F"/>
    <w:rsid w:val="001474F0"/>
    <w:rsid w:val="00160E69"/>
    <w:rsid w:val="001670B4"/>
    <w:rsid w:val="0016717E"/>
    <w:rsid w:val="00167EB0"/>
    <w:rsid w:val="00170C58"/>
    <w:rsid w:val="001722F8"/>
    <w:rsid w:val="00172988"/>
    <w:rsid w:val="00172BF6"/>
    <w:rsid w:val="001731B9"/>
    <w:rsid w:val="001811A7"/>
    <w:rsid w:val="00182AB4"/>
    <w:rsid w:val="001830BC"/>
    <w:rsid w:val="0018409B"/>
    <w:rsid w:val="00185AA4"/>
    <w:rsid w:val="00193996"/>
    <w:rsid w:val="00194FBF"/>
    <w:rsid w:val="00195D11"/>
    <w:rsid w:val="001A0683"/>
    <w:rsid w:val="001A3AE5"/>
    <w:rsid w:val="001A4897"/>
    <w:rsid w:val="001A5EBC"/>
    <w:rsid w:val="001A747D"/>
    <w:rsid w:val="001A7564"/>
    <w:rsid w:val="001A75AB"/>
    <w:rsid w:val="001B2DAB"/>
    <w:rsid w:val="001B4F64"/>
    <w:rsid w:val="001B58FD"/>
    <w:rsid w:val="001B6075"/>
    <w:rsid w:val="001C5B2D"/>
    <w:rsid w:val="001C5E16"/>
    <w:rsid w:val="001C65E3"/>
    <w:rsid w:val="001D79C4"/>
    <w:rsid w:val="001E4B69"/>
    <w:rsid w:val="001F01F0"/>
    <w:rsid w:val="001F2B51"/>
    <w:rsid w:val="001F33AF"/>
    <w:rsid w:val="001F3665"/>
    <w:rsid w:val="001F428B"/>
    <w:rsid w:val="00200ADD"/>
    <w:rsid w:val="00200D71"/>
    <w:rsid w:val="00203BCF"/>
    <w:rsid w:val="002040F3"/>
    <w:rsid w:val="002051CB"/>
    <w:rsid w:val="002055C2"/>
    <w:rsid w:val="0020571A"/>
    <w:rsid w:val="0021072E"/>
    <w:rsid w:val="002131CA"/>
    <w:rsid w:val="00213706"/>
    <w:rsid w:val="002139AA"/>
    <w:rsid w:val="00214429"/>
    <w:rsid w:val="0021560C"/>
    <w:rsid w:val="00221503"/>
    <w:rsid w:val="002217BE"/>
    <w:rsid w:val="00222474"/>
    <w:rsid w:val="00224493"/>
    <w:rsid w:val="0022718F"/>
    <w:rsid w:val="00227F23"/>
    <w:rsid w:val="00231548"/>
    <w:rsid w:val="00240AB4"/>
    <w:rsid w:val="00243899"/>
    <w:rsid w:val="00244F96"/>
    <w:rsid w:val="00246A86"/>
    <w:rsid w:val="00250745"/>
    <w:rsid w:val="002565BF"/>
    <w:rsid w:val="002632FC"/>
    <w:rsid w:val="00263ED9"/>
    <w:rsid w:val="00264240"/>
    <w:rsid w:val="00264DE3"/>
    <w:rsid w:val="002662E8"/>
    <w:rsid w:val="002675F0"/>
    <w:rsid w:val="00270404"/>
    <w:rsid w:val="002709DE"/>
    <w:rsid w:val="00271614"/>
    <w:rsid w:val="00273241"/>
    <w:rsid w:val="00274067"/>
    <w:rsid w:val="00274523"/>
    <w:rsid w:val="00275CEE"/>
    <w:rsid w:val="00275E40"/>
    <w:rsid w:val="002766FC"/>
    <w:rsid w:val="00280EE7"/>
    <w:rsid w:val="002837FC"/>
    <w:rsid w:val="00283F1A"/>
    <w:rsid w:val="002842F2"/>
    <w:rsid w:val="00290A5D"/>
    <w:rsid w:val="0029138A"/>
    <w:rsid w:val="00294919"/>
    <w:rsid w:val="00297364"/>
    <w:rsid w:val="00297485"/>
    <w:rsid w:val="002A4238"/>
    <w:rsid w:val="002A460A"/>
    <w:rsid w:val="002A5A78"/>
    <w:rsid w:val="002C0A93"/>
    <w:rsid w:val="002C5F68"/>
    <w:rsid w:val="002D0529"/>
    <w:rsid w:val="002D3CB8"/>
    <w:rsid w:val="002E00EB"/>
    <w:rsid w:val="002E051E"/>
    <w:rsid w:val="002E1D27"/>
    <w:rsid w:val="002E6337"/>
    <w:rsid w:val="002E74D4"/>
    <w:rsid w:val="002E79EB"/>
    <w:rsid w:val="002F5389"/>
    <w:rsid w:val="002F655B"/>
    <w:rsid w:val="0030026C"/>
    <w:rsid w:val="003009E3"/>
    <w:rsid w:val="003029B1"/>
    <w:rsid w:val="003030CE"/>
    <w:rsid w:val="00303973"/>
    <w:rsid w:val="003071F4"/>
    <w:rsid w:val="00307D2B"/>
    <w:rsid w:val="00315D26"/>
    <w:rsid w:val="00320F0E"/>
    <w:rsid w:val="0032385D"/>
    <w:rsid w:val="00331858"/>
    <w:rsid w:val="00333E12"/>
    <w:rsid w:val="00335C23"/>
    <w:rsid w:val="00337514"/>
    <w:rsid w:val="00342618"/>
    <w:rsid w:val="0034303D"/>
    <w:rsid w:val="00343830"/>
    <w:rsid w:val="00344BC1"/>
    <w:rsid w:val="00346354"/>
    <w:rsid w:val="0035067A"/>
    <w:rsid w:val="0035378A"/>
    <w:rsid w:val="00356916"/>
    <w:rsid w:val="0035776B"/>
    <w:rsid w:val="00357FD4"/>
    <w:rsid w:val="00360538"/>
    <w:rsid w:val="0036065F"/>
    <w:rsid w:val="00361DD0"/>
    <w:rsid w:val="00366BC9"/>
    <w:rsid w:val="003718A0"/>
    <w:rsid w:val="00373A84"/>
    <w:rsid w:val="00374044"/>
    <w:rsid w:val="0037561E"/>
    <w:rsid w:val="00390A2F"/>
    <w:rsid w:val="00394811"/>
    <w:rsid w:val="00394B1F"/>
    <w:rsid w:val="00394D3F"/>
    <w:rsid w:val="00395461"/>
    <w:rsid w:val="0039594A"/>
    <w:rsid w:val="003969B9"/>
    <w:rsid w:val="003A4ACE"/>
    <w:rsid w:val="003A5D4E"/>
    <w:rsid w:val="003A696F"/>
    <w:rsid w:val="003B137D"/>
    <w:rsid w:val="003B27E3"/>
    <w:rsid w:val="003B71D2"/>
    <w:rsid w:val="003C0367"/>
    <w:rsid w:val="003D130D"/>
    <w:rsid w:val="003D59A4"/>
    <w:rsid w:val="003E0C37"/>
    <w:rsid w:val="003E10C8"/>
    <w:rsid w:val="003E319C"/>
    <w:rsid w:val="003E7CF7"/>
    <w:rsid w:val="003F1370"/>
    <w:rsid w:val="003F24C0"/>
    <w:rsid w:val="003F2F5E"/>
    <w:rsid w:val="003F552A"/>
    <w:rsid w:val="003F57E8"/>
    <w:rsid w:val="00404849"/>
    <w:rsid w:val="00412234"/>
    <w:rsid w:val="00412612"/>
    <w:rsid w:val="00414AE5"/>
    <w:rsid w:val="00416816"/>
    <w:rsid w:val="004204CD"/>
    <w:rsid w:val="0042502A"/>
    <w:rsid w:val="00425477"/>
    <w:rsid w:val="004267B0"/>
    <w:rsid w:val="004346A6"/>
    <w:rsid w:val="004415B2"/>
    <w:rsid w:val="00443A96"/>
    <w:rsid w:val="00444486"/>
    <w:rsid w:val="00446E70"/>
    <w:rsid w:val="004471A9"/>
    <w:rsid w:val="00464186"/>
    <w:rsid w:val="0046591A"/>
    <w:rsid w:val="00467883"/>
    <w:rsid w:val="00467D6E"/>
    <w:rsid w:val="00470A84"/>
    <w:rsid w:val="004737C5"/>
    <w:rsid w:val="00474998"/>
    <w:rsid w:val="004762B2"/>
    <w:rsid w:val="004770A1"/>
    <w:rsid w:val="0047768F"/>
    <w:rsid w:val="004824AD"/>
    <w:rsid w:val="004856A9"/>
    <w:rsid w:val="0048622E"/>
    <w:rsid w:val="00491487"/>
    <w:rsid w:val="0049253B"/>
    <w:rsid w:val="00492940"/>
    <w:rsid w:val="004939FE"/>
    <w:rsid w:val="0049412E"/>
    <w:rsid w:val="00494CB8"/>
    <w:rsid w:val="004A194A"/>
    <w:rsid w:val="004B063E"/>
    <w:rsid w:val="004B0D07"/>
    <w:rsid w:val="004B4A13"/>
    <w:rsid w:val="004B50DE"/>
    <w:rsid w:val="004C1954"/>
    <w:rsid w:val="004C1A5D"/>
    <w:rsid w:val="004C1B58"/>
    <w:rsid w:val="004C4DA3"/>
    <w:rsid w:val="004D0D48"/>
    <w:rsid w:val="004D2044"/>
    <w:rsid w:val="004D6308"/>
    <w:rsid w:val="004D779C"/>
    <w:rsid w:val="004E165D"/>
    <w:rsid w:val="004E2FC2"/>
    <w:rsid w:val="004E5878"/>
    <w:rsid w:val="004E6644"/>
    <w:rsid w:val="004F4DF1"/>
    <w:rsid w:val="005002DA"/>
    <w:rsid w:val="005002F4"/>
    <w:rsid w:val="005031C0"/>
    <w:rsid w:val="00503C1B"/>
    <w:rsid w:val="00510594"/>
    <w:rsid w:val="00511ACB"/>
    <w:rsid w:val="0051482E"/>
    <w:rsid w:val="00514F09"/>
    <w:rsid w:val="00524979"/>
    <w:rsid w:val="00530C41"/>
    <w:rsid w:val="00532411"/>
    <w:rsid w:val="00532DFE"/>
    <w:rsid w:val="005336E3"/>
    <w:rsid w:val="005338C2"/>
    <w:rsid w:val="0053726B"/>
    <w:rsid w:val="005420C0"/>
    <w:rsid w:val="0054221C"/>
    <w:rsid w:val="00542F0E"/>
    <w:rsid w:val="0054473B"/>
    <w:rsid w:val="0054489D"/>
    <w:rsid w:val="0054751D"/>
    <w:rsid w:val="00551A93"/>
    <w:rsid w:val="00573794"/>
    <w:rsid w:val="00573F3F"/>
    <w:rsid w:val="00575F8F"/>
    <w:rsid w:val="00580D7A"/>
    <w:rsid w:val="00581ABD"/>
    <w:rsid w:val="00581EB0"/>
    <w:rsid w:val="00587BF8"/>
    <w:rsid w:val="00590C9E"/>
    <w:rsid w:val="00591A2D"/>
    <w:rsid w:val="00593048"/>
    <w:rsid w:val="00595456"/>
    <w:rsid w:val="005B2ECA"/>
    <w:rsid w:val="005B3172"/>
    <w:rsid w:val="005B4FF0"/>
    <w:rsid w:val="005B533E"/>
    <w:rsid w:val="005B7CC7"/>
    <w:rsid w:val="005C4F2A"/>
    <w:rsid w:val="005C5A1C"/>
    <w:rsid w:val="005D00FC"/>
    <w:rsid w:val="005D0A88"/>
    <w:rsid w:val="005D3EAB"/>
    <w:rsid w:val="005D5A8E"/>
    <w:rsid w:val="005D5CEC"/>
    <w:rsid w:val="005D6A9C"/>
    <w:rsid w:val="005E3F76"/>
    <w:rsid w:val="005E4C82"/>
    <w:rsid w:val="005E598F"/>
    <w:rsid w:val="005E6A6B"/>
    <w:rsid w:val="005F2326"/>
    <w:rsid w:val="005F722C"/>
    <w:rsid w:val="00600F70"/>
    <w:rsid w:val="00605AD7"/>
    <w:rsid w:val="00607F49"/>
    <w:rsid w:val="00613908"/>
    <w:rsid w:val="00623193"/>
    <w:rsid w:val="006233EE"/>
    <w:rsid w:val="006265A4"/>
    <w:rsid w:val="00626A96"/>
    <w:rsid w:val="006275CC"/>
    <w:rsid w:val="00627636"/>
    <w:rsid w:val="00627640"/>
    <w:rsid w:val="006300C4"/>
    <w:rsid w:val="00631C13"/>
    <w:rsid w:val="0063707D"/>
    <w:rsid w:val="006418C8"/>
    <w:rsid w:val="00643C80"/>
    <w:rsid w:val="00643CC3"/>
    <w:rsid w:val="006442D2"/>
    <w:rsid w:val="00647D3D"/>
    <w:rsid w:val="0065362F"/>
    <w:rsid w:val="00655549"/>
    <w:rsid w:val="00656B5A"/>
    <w:rsid w:val="00656C20"/>
    <w:rsid w:val="00661804"/>
    <w:rsid w:val="00662CBA"/>
    <w:rsid w:val="00667A80"/>
    <w:rsid w:val="00673EA3"/>
    <w:rsid w:val="0067544F"/>
    <w:rsid w:val="0067652D"/>
    <w:rsid w:val="00677DA0"/>
    <w:rsid w:val="006841F7"/>
    <w:rsid w:val="0068456C"/>
    <w:rsid w:val="00691B58"/>
    <w:rsid w:val="00692443"/>
    <w:rsid w:val="00694F33"/>
    <w:rsid w:val="006A0B76"/>
    <w:rsid w:val="006A3B0E"/>
    <w:rsid w:val="006A40E3"/>
    <w:rsid w:val="006A679E"/>
    <w:rsid w:val="006A6FD9"/>
    <w:rsid w:val="006B451C"/>
    <w:rsid w:val="006B4D78"/>
    <w:rsid w:val="006B6BD6"/>
    <w:rsid w:val="006C075E"/>
    <w:rsid w:val="006C170F"/>
    <w:rsid w:val="006C66C2"/>
    <w:rsid w:val="006D073C"/>
    <w:rsid w:val="006D57CC"/>
    <w:rsid w:val="006E08E5"/>
    <w:rsid w:val="006E0D58"/>
    <w:rsid w:val="006E3528"/>
    <w:rsid w:val="006E7598"/>
    <w:rsid w:val="006F3CE7"/>
    <w:rsid w:val="006F3DC9"/>
    <w:rsid w:val="006F4CE5"/>
    <w:rsid w:val="006F6EEB"/>
    <w:rsid w:val="0070026C"/>
    <w:rsid w:val="007025F0"/>
    <w:rsid w:val="00704770"/>
    <w:rsid w:val="00704EC5"/>
    <w:rsid w:val="0071145A"/>
    <w:rsid w:val="00711939"/>
    <w:rsid w:val="00714983"/>
    <w:rsid w:val="007157E4"/>
    <w:rsid w:val="00722954"/>
    <w:rsid w:val="0072441D"/>
    <w:rsid w:val="007267BE"/>
    <w:rsid w:val="007278E4"/>
    <w:rsid w:val="00731595"/>
    <w:rsid w:val="0073343F"/>
    <w:rsid w:val="007359CD"/>
    <w:rsid w:val="0074101C"/>
    <w:rsid w:val="00741384"/>
    <w:rsid w:val="007440D7"/>
    <w:rsid w:val="00745538"/>
    <w:rsid w:val="007456A2"/>
    <w:rsid w:val="00752689"/>
    <w:rsid w:val="007561F2"/>
    <w:rsid w:val="00762D86"/>
    <w:rsid w:val="00763BAB"/>
    <w:rsid w:val="0077308F"/>
    <w:rsid w:val="0077672E"/>
    <w:rsid w:val="0078068C"/>
    <w:rsid w:val="007816A3"/>
    <w:rsid w:val="007828AA"/>
    <w:rsid w:val="0078324B"/>
    <w:rsid w:val="00784587"/>
    <w:rsid w:val="0078636A"/>
    <w:rsid w:val="0078748B"/>
    <w:rsid w:val="007931D8"/>
    <w:rsid w:val="007945D6"/>
    <w:rsid w:val="00795C89"/>
    <w:rsid w:val="00796EE6"/>
    <w:rsid w:val="007A76CB"/>
    <w:rsid w:val="007B1C31"/>
    <w:rsid w:val="007B3339"/>
    <w:rsid w:val="007B6F40"/>
    <w:rsid w:val="007C2D7D"/>
    <w:rsid w:val="007C542A"/>
    <w:rsid w:val="007D336F"/>
    <w:rsid w:val="007E6268"/>
    <w:rsid w:val="007F0CFA"/>
    <w:rsid w:val="007F1039"/>
    <w:rsid w:val="007F2AF5"/>
    <w:rsid w:val="007F2EA0"/>
    <w:rsid w:val="007F464E"/>
    <w:rsid w:val="007F4C0D"/>
    <w:rsid w:val="007F7A54"/>
    <w:rsid w:val="00800034"/>
    <w:rsid w:val="00802034"/>
    <w:rsid w:val="00813909"/>
    <w:rsid w:val="0082275C"/>
    <w:rsid w:val="00823AD2"/>
    <w:rsid w:val="00824A83"/>
    <w:rsid w:val="00827DE7"/>
    <w:rsid w:val="008337AA"/>
    <w:rsid w:val="00833B0B"/>
    <w:rsid w:val="00841B1C"/>
    <w:rsid w:val="00842237"/>
    <w:rsid w:val="00842425"/>
    <w:rsid w:val="0084436C"/>
    <w:rsid w:val="008444C4"/>
    <w:rsid w:val="00846DA0"/>
    <w:rsid w:val="00852ECE"/>
    <w:rsid w:val="00853A61"/>
    <w:rsid w:val="008574F8"/>
    <w:rsid w:val="0085766E"/>
    <w:rsid w:val="00871D0A"/>
    <w:rsid w:val="008756EB"/>
    <w:rsid w:val="00875E4F"/>
    <w:rsid w:val="00877C6F"/>
    <w:rsid w:val="00880B2A"/>
    <w:rsid w:val="00887593"/>
    <w:rsid w:val="008936F7"/>
    <w:rsid w:val="008A0D46"/>
    <w:rsid w:val="008A1D6B"/>
    <w:rsid w:val="008A2D59"/>
    <w:rsid w:val="008A4259"/>
    <w:rsid w:val="008B0ED6"/>
    <w:rsid w:val="008C2410"/>
    <w:rsid w:val="008C3BA0"/>
    <w:rsid w:val="008C3BC3"/>
    <w:rsid w:val="008C4D74"/>
    <w:rsid w:val="008D3DA0"/>
    <w:rsid w:val="008D4336"/>
    <w:rsid w:val="008D4A3F"/>
    <w:rsid w:val="008E0B7C"/>
    <w:rsid w:val="008E1A8F"/>
    <w:rsid w:val="008E23E5"/>
    <w:rsid w:val="008E381E"/>
    <w:rsid w:val="008E72BC"/>
    <w:rsid w:val="008F3620"/>
    <w:rsid w:val="008F5485"/>
    <w:rsid w:val="00903CE9"/>
    <w:rsid w:val="00906C5A"/>
    <w:rsid w:val="00907A3D"/>
    <w:rsid w:val="0091012B"/>
    <w:rsid w:val="00911820"/>
    <w:rsid w:val="00911EA2"/>
    <w:rsid w:val="009152F0"/>
    <w:rsid w:val="00917430"/>
    <w:rsid w:val="00920A1C"/>
    <w:rsid w:val="009220C7"/>
    <w:rsid w:val="00925A34"/>
    <w:rsid w:val="009262D0"/>
    <w:rsid w:val="00931AF6"/>
    <w:rsid w:val="009328A2"/>
    <w:rsid w:val="00934EAC"/>
    <w:rsid w:val="00935339"/>
    <w:rsid w:val="00937612"/>
    <w:rsid w:val="009378DE"/>
    <w:rsid w:val="009438AA"/>
    <w:rsid w:val="00945E1C"/>
    <w:rsid w:val="009475F4"/>
    <w:rsid w:val="00951089"/>
    <w:rsid w:val="00954BA9"/>
    <w:rsid w:val="00967BD4"/>
    <w:rsid w:val="00973515"/>
    <w:rsid w:val="0097352B"/>
    <w:rsid w:val="0097760A"/>
    <w:rsid w:val="00980851"/>
    <w:rsid w:val="0098792C"/>
    <w:rsid w:val="00987C5B"/>
    <w:rsid w:val="0099098C"/>
    <w:rsid w:val="00990BB6"/>
    <w:rsid w:val="009941FC"/>
    <w:rsid w:val="00995F14"/>
    <w:rsid w:val="009A0513"/>
    <w:rsid w:val="009A255B"/>
    <w:rsid w:val="009B0EC0"/>
    <w:rsid w:val="009B562E"/>
    <w:rsid w:val="009C1420"/>
    <w:rsid w:val="009C6336"/>
    <w:rsid w:val="009C7EE0"/>
    <w:rsid w:val="009D4208"/>
    <w:rsid w:val="009D457F"/>
    <w:rsid w:val="009D47E1"/>
    <w:rsid w:val="009E3831"/>
    <w:rsid w:val="009E4364"/>
    <w:rsid w:val="009E57F4"/>
    <w:rsid w:val="009F42A2"/>
    <w:rsid w:val="009F5DD0"/>
    <w:rsid w:val="009F76C5"/>
    <w:rsid w:val="00A1020E"/>
    <w:rsid w:val="00A11C3B"/>
    <w:rsid w:val="00A12FAB"/>
    <w:rsid w:val="00A1307F"/>
    <w:rsid w:val="00A275BC"/>
    <w:rsid w:val="00A27932"/>
    <w:rsid w:val="00A27DAD"/>
    <w:rsid w:val="00A30691"/>
    <w:rsid w:val="00A33125"/>
    <w:rsid w:val="00A35AF6"/>
    <w:rsid w:val="00A3600B"/>
    <w:rsid w:val="00A41742"/>
    <w:rsid w:val="00A454F6"/>
    <w:rsid w:val="00A50EFD"/>
    <w:rsid w:val="00A528C5"/>
    <w:rsid w:val="00A55C39"/>
    <w:rsid w:val="00A6176C"/>
    <w:rsid w:val="00A640DC"/>
    <w:rsid w:val="00A66D4B"/>
    <w:rsid w:val="00A6717E"/>
    <w:rsid w:val="00A70207"/>
    <w:rsid w:val="00A70E9C"/>
    <w:rsid w:val="00A7112B"/>
    <w:rsid w:val="00A72405"/>
    <w:rsid w:val="00A72D81"/>
    <w:rsid w:val="00A74FCA"/>
    <w:rsid w:val="00A81CF4"/>
    <w:rsid w:val="00A86681"/>
    <w:rsid w:val="00A86CFE"/>
    <w:rsid w:val="00A87754"/>
    <w:rsid w:val="00A967E8"/>
    <w:rsid w:val="00A96A6D"/>
    <w:rsid w:val="00AA14D3"/>
    <w:rsid w:val="00AA17A9"/>
    <w:rsid w:val="00AA60C2"/>
    <w:rsid w:val="00AA7077"/>
    <w:rsid w:val="00AA7266"/>
    <w:rsid w:val="00AB378B"/>
    <w:rsid w:val="00AC0A66"/>
    <w:rsid w:val="00AC0DD5"/>
    <w:rsid w:val="00AC4168"/>
    <w:rsid w:val="00AC4689"/>
    <w:rsid w:val="00AC4FF3"/>
    <w:rsid w:val="00AD0FDF"/>
    <w:rsid w:val="00AD1468"/>
    <w:rsid w:val="00AD7A09"/>
    <w:rsid w:val="00AE265D"/>
    <w:rsid w:val="00AE3602"/>
    <w:rsid w:val="00AE429F"/>
    <w:rsid w:val="00AE7C82"/>
    <w:rsid w:val="00AF0E9F"/>
    <w:rsid w:val="00B0039D"/>
    <w:rsid w:val="00B15F36"/>
    <w:rsid w:val="00B223AA"/>
    <w:rsid w:val="00B22C86"/>
    <w:rsid w:val="00B23AD3"/>
    <w:rsid w:val="00B27ADD"/>
    <w:rsid w:val="00B449FE"/>
    <w:rsid w:val="00B46F2F"/>
    <w:rsid w:val="00B561E8"/>
    <w:rsid w:val="00B5652E"/>
    <w:rsid w:val="00B57C81"/>
    <w:rsid w:val="00B61817"/>
    <w:rsid w:val="00B623E9"/>
    <w:rsid w:val="00B70AC1"/>
    <w:rsid w:val="00B81FB2"/>
    <w:rsid w:val="00B857E3"/>
    <w:rsid w:val="00B87B93"/>
    <w:rsid w:val="00B91B7E"/>
    <w:rsid w:val="00B92749"/>
    <w:rsid w:val="00B93023"/>
    <w:rsid w:val="00BA1AEB"/>
    <w:rsid w:val="00BA1C3C"/>
    <w:rsid w:val="00BA3B93"/>
    <w:rsid w:val="00BB005F"/>
    <w:rsid w:val="00BB035F"/>
    <w:rsid w:val="00BB0C2B"/>
    <w:rsid w:val="00BB0DAD"/>
    <w:rsid w:val="00BB0FD1"/>
    <w:rsid w:val="00BB7BAB"/>
    <w:rsid w:val="00BC140B"/>
    <w:rsid w:val="00BC443B"/>
    <w:rsid w:val="00BC44A7"/>
    <w:rsid w:val="00BC68A9"/>
    <w:rsid w:val="00BC7091"/>
    <w:rsid w:val="00BC74A3"/>
    <w:rsid w:val="00BD096B"/>
    <w:rsid w:val="00BD164A"/>
    <w:rsid w:val="00BD6B6A"/>
    <w:rsid w:val="00BD765A"/>
    <w:rsid w:val="00BE0913"/>
    <w:rsid w:val="00BE2DF5"/>
    <w:rsid w:val="00BE338F"/>
    <w:rsid w:val="00BE42A2"/>
    <w:rsid w:val="00BE52F0"/>
    <w:rsid w:val="00BE553E"/>
    <w:rsid w:val="00BE56B4"/>
    <w:rsid w:val="00BE673C"/>
    <w:rsid w:val="00BE76EE"/>
    <w:rsid w:val="00BF329A"/>
    <w:rsid w:val="00BF660F"/>
    <w:rsid w:val="00BF6B5C"/>
    <w:rsid w:val="00C009FF"/>
    <w:rsid w:val="00C01A56"/>
    <w:rsid w:val="00C11D0B"/>
    <w:rsid w:val="00C2057D"/>
    <w:rsid w:val="00C212BA"/>
    <w:rsid w:val="00C25B45"/>
    <w:rsid w:val="00C260E8"/>
    <w:rsid w:val="00C30156"/>
    <w:rsid w:val="00C31A3D"/>
    <w:rsid w:val="00C36991"/>
    <w:rsid w:val="00C40CF4"/>
    <w:rsid w:val="00C42196"/>
    <w:rsid w:val="00C44811"/>
    <w:rsid w:val="00C47076"/>
    <w:rsid w:val="00C4740F"/>
    <w:rsid w:val="00C506B3"/>
    <w:rsid w:val="00C679AB"/>
    <w:rsid w:val="00C7008F"/>
    <w:rsid w:val="00C729C1"/>
    <w:rsid w:val="00C73C01"/>
    <w:rsid w:val="00C74D93"/>
    <w:rsid w:val="00C8072B"/>
    <w:rsid w:val="00C82CF7"/>
    <w:rsid w:val="00C8744D"/>
    <w:rsid w:val="00C909FE"/>
    <w:rsid w:val="00C90AEA"/>
    <w:rsid w:val="00C9240F"/>
    <w:rsid w:val="00C95220"/>
    <w:rsid w:val="00CA2031"/>
    <w:rsid w:val="00CA40BE"/>
    <w:rsid w:val="00CA48FC"/>
    <w:rsid w:val="00CA6C16"/>
    <w:rsid w:val="00CA7244"/>
    <w:rsid w:val="00CB0A42"/>
    <w:rsid w:val="00CB13C4"/>
    <w:rsid w:val="00CB4EAC"/>
    <w:rsid w:val="00CB5474"/>
    <w:rsid w:val="00CB5900"/>
    <w:rsid w:val="00CB5EB9"/>
    <w:rsid w:val="00CB7F86"/>
    <w:rsid w:val="00CC00A5"/>
    <w:rsid w:val="00CC0B58"/>
    <w:rsid w:val="00CD46F6"/>
    <w:rsid w:val="00CE0ADE"/>
    <w:rsid w:val="00CE321F"/>
    <w:rsid w:val="00CE3847"/>
    <w:rsid w:val="00CE6448"/>
    <w:rsid w:val="00CF4841"/>
    <w:rsid w:val="00CF65FE"/>
    <w:rsid w:val="00CF6EC8"/>
    <w:rsid w:val="00CF7CB4"/>
    <w:rsid w:val="00D0047F"/>
    <w:rsid w:val="00D02B50"/>
    <w:rsid w:val="00D05323"/>
    <w:rsid w:val="00D05A82"/>
    <w:rsid w:val="00D05FD7"/>
    <w:rsid w:val="00D148FA"/>
    <w:rsid w:val="00D14E94"/>
    <w:rsid w:val="00D20818"/>
    <w:rsid w:val="00D20E50"/>
    <w:rsid w:val="00D213FF"/>
    <w:rsid w:val="00D21FC7"/>
    <w:rsid w:val="00D235D6"/>
    <w:rsid w:val="00D27C1F"/>
    <w:rsid w:val="00D32149"/>
    <w:rsid w:val="00D329A4"/>
    <w:rsid w:val="00D36239"/>
    <w:rsid w:val="00D37DCB"/>
    <w:rsid w:val="00D41244"/>
    <w:rsid w:val="00D413EA"/>
    <w:rsid w:val="00D45FFF"/>
    <w:rsid w:val="00D50EE2"/>
    <w:rsid w:val="00D55C9A"/>
    <w:rsid w:val="00D55F31"/>
    <w:rsid w:val="00D63D18"/>
    <w:rsid w:val="00D64523"/>
    <w:rsid w:val="00D6799C"/>
    <w:rsid w:val="00D67EB5"/>
    <w:rsid w:val="00D723D4"/>
    <w:rsid w:val="00D7245F"/>
    <w:rsid w:val="00D72F6A"/>
    <w:rsid w:val="00D761A4"/>
    <w:rsid w:val="00D762F9"/>
    <w:rsid w:val="00D77CCE"/>
    <w:rsid w:val="00D80849"/>
    <w:rsid w:val="00D84979"/>
    <w:rsid w:val="00D84DBD"/>
    <w:rsid w:val="00D86B1E"/>
    <w:rsid w:val="00D92953"/>
    <w:rsid w:val="00D95DD4"/>
    <w:rsid w:val="00D96A33"/>
    <w:rsid w:val="00DA27DB"/>
    <w:rsid w:val="00DA2A76"/>
    <w:rsid w:val="00DB065E"/>
    <w:rsid w:val="00DB50F3"/>
    <w:rsid w:val="00DB7E1A"/>
    <w:rsid w:val="00DC031F"/>
    <w:rsid w:val="00DC5213"/>
    <w:rsid w:val="00DD1269"/>
    <w:rsid w:val="00DD1975"/>
    <w:rsid w:val="00DD2D8F"/>
    <w:rsid w:val="00DD3FEF"/>
    <w:rsid w:val="00DD7262"/>
    <w:rsid w:val="00DD7B2C"/>
    <w:rsid w:val="00DD7EE6"/>
    <w:rsid w:val="00DE1A00"/>
    <w:rsid w:val="00DE64F4"/>
    <w:rsid w:val="00DF2798"/>
    <w:rsid w:val="00DF28EC"/>
    <w:rsid w:val="00E016CC"/>
    <w:rsid w:val="00E04BE9"/>
    <w:rsid w:val="00E0630B"/>
    <w:rsid w:val="00E10D73"/>
    <w:rsid w:val="00E11DBF"/>
    <w:rsid w:val="00E14A67"/>
    <w:rsid w:val="00E17655"/>
    <w:rsid w:val="00E3092A"/>
    <w:rsid w:val="00E3468C"/>
    <w:rsid w:val="00E35E12"/>
    <w:rsid w:val="00E40D4F"/>
    <w:rsid w:val="00E44A71"/>
    <w:rsid w:val="00E506B3"/>
    <w:rsid w:val="00E5220C"/>
    <w:rsid w:val="00E55AF3"/>
    <w:rsid w:val="00E61425"/>
    <w:rsid w:val="00E65598"/>
    <w:rsid w:val="00E65C4A"/>
    <w:rsid w:val="00E65F35"/>
    <w:rsid w:val="00E679D6"/>
    <w:rsid w:val="00E729CF"/>
    <w:rsid w:val="00E7455D"/>
    <w:rsid w:val="00E80698"/>
    <w:rsid w:val="00E83784"/>
    <w:rsid w:val="00E844F7"/>
    <w:rsid w:val="00E87875"/>
    <w:rsid w:val="00E93CE0"/>
    <w:rsid w:val="00EB305E"/>
    <w:rsid w:val="00EB3D4B"/>
    <w:rsid w:val="00EB7BB0"/>
    <w:rsid w:val="00ED0607"/>
    <w:rsid w:val="00ED1355"/>
    <w:rsid w:val="00ED442C"/>
    <w:rsid w:val="00ED528C"/>
    <w:rsid w:val="00ED5F55"/>
    <w:rsid w:val="00ED6FC5"/>
    <w:rsid w:val="00ED7228"/>
    <w:rsid w:val="00ED7DBA"/>
    <w:rsid w:val="00EE0DB0"/>
    <w:rsid w:val="00EE0F80"/>
    <w:rsid w:val="00EE13C6"/>
    <w:rsid w:val="00EE532C"/>
    <w:rsid w:val="00F067AB"/>
    <w:rsid w:val="00F0693C"/>
    <w:rsid w:val="00F10434"/>
    <w:rsid w:val="00F125A7"/>
    <w:rsid w:val="00F12A64"/>
    <w:rsid w:val="00F149EF"/>
    <w:rsid w:val="00F1501D"/>
    <w:rsid w:val="00F15245"/>
    <w:rsid w:val="00F23563"/>
    <w:rsid w:val="00F23BF9"/>
    <w:rsid w:val="00F3277F"/>
    <w:rsid w:val="00F33BAE"/>
    <w:rsid w:val="00F35373"/>
    <w:rsid w:val="00F35E1A"/>
    <w:rsid w:val="00F36941"/>
    <w:rsid w:val="00F41790"/>
    <w:rsid w:val="00F41CAB"/>
    <w:rsid w:val="00F4718E"/>
    <w:rsid w:val="00F52D1B"/>
    <w:rsid w:val="00F52DF3"/>
    <w:rsid w:val="00F543D9"/>
    <w:rsid w:val="00F5499B"/>
    <w:rsid w:val="00F6690C"/>
    <w:rsid w:val="00F71AB9"/>
    <w:rsid w:val="00F7395A"/>
    <w:rsid w:val="00F76FFA"/>
    <w:rsid w:val="00F84CC8"/>
    <w:rsid w:val="00F85323"/>
    <w:rsid w:val="00F85933"/>
    <w:rsid w:val="00F933AC"/>
    <w:rsid w:val="00FA2208"/>
    <w:rsid w:val="00FA340F"/>
    <w:rsid w:val="00FA7F5A"/>
    <w:rsid w:val="00FB48DC"/>
    <w:rsid w:val="00FB4A9C"/>
    <w:rsid w:val="00FB59A8"/>
    <w:rsid w:val="00FC36B4"/>
    <w:rsid w:val="00FC5F5E"/>
    <w:rsid w:val="00FC5FD3"/>
    <w:rsid w:val="00FD2F2F"/>
    <w:rsid w:val="00FD6878"/>
    <w:rsid w:val="00FD6C85"/>
    <w:rsid w:val="00FD7E6A"/>
    <w:rsid w:val="00FE3732"/>
    <w:rsid w:val="00FE3F22"/>
    <w:rsid w:val="00FE4BE4"/>
    <w:rsid w:val="00FE51CC"/>
    <w:rsid w:val="00FE6D9A"/>
    <w:rsid w:val="00FF0273"/>
    <w:rsid w:val="00FF0A20"/>
    <w:rsid w:val="00FF3187"/>
    <w:rsid w:val="00FF3725"/>
    <w:rsid w:val="00FF5B4D"/>
    <w:rsid w:val="00FF64D6"/>
    <w:rsid w:val="011E4274"/>
    <w:rsid w:val="01270B0F"/>
    <w:rsid w:val="01E9A349"/>
    <w:rsid w:val="02A39DEF"/>
    <w:rsid w:val="02BD28B4"/>
    <w:rsid w:val="035F3A04"/>
    <w:rsid w:val="03E2009A"/>
    <w:rsid w:val="0415BB0B"/>
    <w:rsid w:val="04608F73"/>
    <w:rsid w:val="0512B5EA"/>
    <w:rsid w:val="074FB36D"/>
    <w:rsid w:val="079978F9"/>
    <w:rsid w:val="0832C8BD"/>
    <w:rsid w:val="0859380D"/>
    <w:rsid w:val="08A9CF45"/>
    <w:rsid w:val="099319FA"/>
    <w:rsid w:val="0D88054E"/>
    <w:rsid w:val="0DC58759"/>
    <w:rsid w:val="0DEDB871"/>
    <w:rsid w:val="0E456068"/>
    <w:rsid w:val="0E72895B"/>
    <w:rsid w:val="0F44114D"/>
    <w:rsid w:val="0FC9BC95"/>
    <w:rsid w:val="111017D0"/>
    <w:rsid w:val="1144B0CB"/>
    <w:rsid w:val="1233CF5C"/>
    <w:rsid w:val="129978FA"/>
    <w:rsid w:val="13208801"/>
    <w:rsid w:val="13EC9909"/>
    <w:rsid w:val="14C412DA"/>
    <w:rsid w:val="150EB3B1"/>
    <w:rsid w:val="15D59643"/>
    <w:rsid w:val="162D5EAF"/>
    <w:rsid w:val="16E02B80"/>
    <w:rsid w:val="1782E3FB"/>
    <w:rsid w:val="191DDFAE"/>
    <w:rsid w:val="194563DC"/>
    <w:rsid w:val="1AB9E9AC"/>
    <w:rsid w:val="1AFDF73B"/>
    <w:rsid w:val="1B4ECCD5"/>
    <w:rsid w:val="1B95DBD7"/>
    <w:rsid w:val="1C44B11A"/>
    <w:rsid w:val="1C4BBA96"/>
    <w:rsid w:val="1CB8ACEB"/>
    <w:rsid w:val="1D3444A8"/>
    <w:rsid w:val="1DEC7334"/>
    <w:rsid w:val="1E7FBE92"/>
    <w:rsid w:val="1F0D4764"/>
    <w:rsid w:val="1F93734C"/>
    <w:rsid w:val="1FFAE33B"/>
    <w:rsid w:val="200AFC21"/>
    <w:rsid w:val="20219BE6"/>
    <w:rsid w:val="20DE568C"/>
    <w:rsid w:val="21914381"/>
    <w:rsid w:val="22B5559D"/>
    <w:rsid w:val="2417C742"/>
    <w:rsid w:val="245D6FE0"/>
    <w:rsid w:val="24C3C7A2"/>
    <w:rsid w:val="24C484E8"/>
    <w:rsid w:val="2670CCC3"/>
    <w:rsid w:val="26891757"/>
    <w:rsid w:val="269AAEE9"/>
    <w:rsid w:val="2851CDBA"/>
    <w:rsid w:val="298FCF1F"/>
    <w:rsid w:val="29F26F15"/>
    <w:rsid w:val="2BC7CC37"/>
    <w:rsid w:val="2BDBDBC3"/>
    <w:rsid w:val="2BFE9DB1"/>
    <w:rsid w:val="2C07A367"/>
    <w:rsid w:val="2D221AFE"/>
    <w:rsid w:val="2E1D7D1D"/>
    <w:rsid w:val="2E3AC541"/>
    <w:rsid w:val="31416208"/>
    <w:rsid w:val="31EF5522"/>
    <w:rsid w:val="34A6C127"/>
    <w:rsid w:val="359592C8"/>
    <w:rsid w:val="35FB0F96"/>
    <w:rsid w:val="367434A4"/>
    <w:rsid w:val="37139517"/>
    <w:rsid w:val="381BBE58"/>
    <w:rsid w:val="3826F6B7"/>
    <w:rsid w:val="38324950"/>
    <w:rsid w:val="38662F86"/>
    <w:rsid w:val="39B87846"/>
    <w:rsid w:val="3A4610D1"/>
    <w:rsid w:val="3AD2B2CD"/>
    <w:rsid w:val="3B318049"/>
    <w:rsid w:val="3B64FCB8"/>
    <w:rsid w:val="3C1275DC"/>
    <w:rsid w:val="3C4D5485"/>
    <w:rsid w:val="3C5834EF"/>
    <w:rsid w:val="3D6ED8A1"/>
    <w:rsid w:val="3D71FA96"/>
    <w:rsid w:val="3DAE37DB"/>
    <w:rsid w:val="3DDAC82F"/>
    <w:rsid w:val="3DEAFEAD"/>
    <w:rsid w:val="44477A01"/>
    <w:rsid w:val="44646971"/>
    <w:rsid w:val="4482DE75"/>
    <w:rsid w:val="457CAB0F"/>
    <w:rsid w:val="4632C6B8"/>
    <w:rsid w:val="468303B2"/>
    <w:rsid w:val="4745D53A"/>
    <w:rsid w:val="480E6288"/>
    <w:rsid w:val="49E09435"/>
    <w:rsid w:val="4A0A00D5"/>
    <w:rsid w:val="4AD5CADC"/>
    <w:rsid w:val="4CC3DC69"/>
    <w:rsid w:val="4CC58273"/>
    <w:rsid w:val="4DB4B3D5"/>
    <w:rsid w:val="4E2D861A"/>
    <w:rsid w:val="4E302800"/>
    <w:rsid w:val="4E6A8946"/>
    <w:rsid w:val="5009A893"/>
    <w:rsid w:val="5033198F"/>
    <w:rsid w:val="5201C4B5"/>
    <w:rsid w:val="520DF65F"/>
    <w:rsid w:val="52386665"/>
    <w:rsid w:val="53668077"/>
    <w:rsid w:val="53E235F4"/>
    <w:rsid w:val="53EA6BAC"/>
    <w:rsid w:val="55EE394D"/>
    <w:rsid w:val="56817A00"/>
    <w:rsid w:val="56E8F2F1"/>
    <w:rsid w:val="56EE5733"/>
    <w:rsid w:val="57A0DADD"/>
    <w:rsid w:val="57CB9D2D"/>
    <w:rsid w:val="57D031FB"/>
    <w:rsid w:val="5820C02F"/>
    <w:rsid w:val="58225259"/>
    <w:rsid w:val="587AF746"/>
    <w:rsid w:val="58D3C6A9"/>
    <w:rsid w:val="5A58C215"/>
    <w:rsid w:val="5A9CF61E"/>
    <w:rsid w:val="5AEECAFA"/>
    <w:rsid w:val="5B3F1277"/>
    <w:rsid w:val="5BC61DCC"/>
    <w:rsid w:val="5C66F630"/>
    <w:rsid w:val="5EF79549"/>
    <w:rsid w:val="5FF39E9F"/>
    <w:rsid w:val="60A3F62A"/>
    <w:rsid w:val="63CDB4AA"/>
    <w:rsid w:val="65753CD0"/>
    <w:rsid w:val="65876EC6"/>
    <w:rsid w:val="66367FB2"/>
    <w:rsid w:val="66BD559F"/>
    <w:rsid w:val="67262CAE"/>
    <w:rsid w:val="67FC9201"/>
    <w:rsid w:val="6831B78A"/>
    <w:rsid w:val="6961CF04"/>
    <w:rsid w:val="69FF342E"/>
    <w:rsid w:val="6D09FFA2"/>
    <w:rsid w:val="6E89FCC3"/>
    <w:rsid w:val="6EF35D1A"/>
    <w:rsid w:val="6F423292"/>
    <w:rsid w:val="700D3144"/>
    <w:rsid w:val="7049828E"/>
    <w:rsid w:val="70911BF6"/>
    <w:rsid w:val="732CE74A"/>
    <w:rsid w:val="73446062"/>
    <w:rsid w:val="73B0AD6E"/>
    <w:rsid w:val="74247130"/>
    <w:rsid w:val="743207D6"/>
    <w:rsid w:val="748313E1"/>
    <w:rsid w:val="757593E9"/>
    <w:rsid w:val="771E6DE4"/>
    <w:rsid w:val="77795464"/>
    <w:rsid w:val="79B04EA0"/>
    <w:rsid w:val="7C898EF3"/>
    <w:rsid w:val="7CA6B8B8"/>
    <w:rsid w:val="7DA1CD3A"/>
    <w:rsid w:val="7F0DB23F"/>
    <w:rsid w:val="7F14FF0D"/>
    <w:rsid w:val="7F17DE35"/>
    <w:rsid w:val="7F87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FD5B3"/>
  <w15:docId w15:val="{853D6EA7-3198-4457-8CAE-64A16EDB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DA3"/>
    <w:rPr>
      <w:lang w:val="et-E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243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07D"/>
  </w:style>
  <w:style w:type="paragraph" w:styleId="Footer">
    <w:name w:val="footer"/>
    <w:basedOn w:val="Normal"/>
    <w:link w:val="FooterChar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8107D"/>
  </w:style>
  <w:style w:type="table" w:styleId="TableGrid">
    <w:name w:val="Table Grid"/>
    <w:basedOn w:val="TableNormal"/>
    <w:rsid w:val="00692F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692FAC"/>
    <w:rPr>
      <w:color w:val="0000FF"/>
      <w:u w:val="single"/>
    </w:rPr>
  </w:style>
  <w:style w:type="character" w:customStyle="1" w:styleId="hp">
    <w:name w:val="hp"/>
    <w:basedOn w:val="DefaultParagraphFont"/>
    <w:rsid w:val="00DC1A24"/>
  </w:style>
  <w:style w:type="character" w:styleId="Strong">
    <w:name w:val="Strong"/>
    <w:uiPriority w:val="22"/>
    <w:qFormat/>
    <w:rsid w:val="0089413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2430F"/>
    <w:rPr>
      <w:rFonts w:ascii="Times New Roman" w:eastAsia="Times New Roman" w:hAnsi="Times New Roman" w:cs="Times New Roman"/>
      <w:b/>
      <w:bCs/>
      <w:sz w:val="27"/>
      <w:szCs w:val="27"/>
      <w:lang w:val="et-EE" w:eastAsia="et-EE"/>
    </w:rPr>
  </w:style>
  <w:style w:type="character" w:customStyle="1" w:styleId="go">
    <w:name w:val="go"/>
    <w:basedOn w:val="DefaultParagraphFont"/>
    <w:rsid w:val="00E2430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22150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029B1"/>
    <w:pPr>
      <w:ind w:left="720"/>
      <w:contextualSpacing/>
    </w:pPr>
  </w:style>
  <w:style w:type="paragraph" w:styleId="Revision">
    <w:name w:val="Revision"/>
    <w:hidden/>
    <w:uiPriority w:val="99"/>
    <w:semiHidden/>
    <w:rsid w:val="00294919"/>
    <w:pPr>
      <w:spacing w:after="0" w:line="240" w:lineRule="auto"/>
    </w:pPr>
    <w:rPr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294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49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4919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9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919"/>
    <w:rPr>
      <w:b/>
      <w:bCs/>
      <w:sz w:val="20"/>
      <w:szCs w:val="20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06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06B3"/>
    <w:rPr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E506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isti.kahar@epikoda.ee&#160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uuli.seinberg@epikoda.ee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sm.ee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pikoda.ee" TargetMode="External"/><Relationship Id="rId1" Type="http://schemas.openxmlformats.org/officeDocument/2006/relationships/hyperlink" Target="mailto:epikoda@epikod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H0seZshFCqAMdFmi1f2cZJLpkw==">AMUW2mV1Cod81UCr/o7mB113EJ0rMU/j9U5SrD7HjLLQHSx4wJhyfww7htB/yxjJjl7owFgw6euIHIoh9bW3YRItax7RTznc4MonPEFj/J31lz6ZX40gOjI=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F5EAA8C-7500-4286-BD24-9BDB9080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Maarja Krais-Leosk</cp:lastModifiedBy>
  <cp:revision>18</cp:revision>
  <cp:lastPrinted>2024-10-17T06:47:00Z</cp:lastPrinted>
  <dcterms:created xsi:type="dcterms:W3CDTF">2025-11-07T06:52:00Z</dcterms:created>
  <dcterms:modified xsi:type="dcterms:W3CDTF">2025-11-07T12:33:00Z</dcterms:modified>
</cp:coreProperties>
</file>